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Extensible.xml" ContentType="application/vnd.openxmlformats-officedocument.wordprocessingml.commentsExtensi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B70" w:rsidRPr="00DF2302" w:rsidRDefault="00072B70" w:rsidP="00072B70">
      <w:pPr>
        <w:pStyle w:val="Heading1"/>
        <w:spacing w:before="3000"/>
      </w:pPr>
      <w:bookmarkStart w:id="0" w:name="_Toc374271003"/>
      <w:r w:rsidRPr="00DF2302">
        <w:t>REQUEST FOR QUOTATION</w:t>
      </w:r>
      <w:r w:rsidRPr="00DF2302">
        <w:br/>
        <w:t>EVALUATION CRITERIA AND METHOD</w:t>
      </w:r>
      <w:bookmarkEnd w:id="0"/>
      <w:r w:rsidRPr="00DF2302">
        <w:br/>
        <w:t>STANDARD GOODS</w:t>
      </w:r>
    </w:p>
    <w:p w:rsidR="00072B70" w:rsidRPr="00DF2302" w:rsidRDefault="00072B70" w:rsidP="00072B70">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ProcurementNo:</w:t>
      </w:r>
      <w:r w:rsidRPr="00DF2302">
        <w:rPr>
          <w:sz w:val="24"/>
          <w:szCs w:val="24"/>
        </w:rPr>
        <w:tab/>
      </w:r>
      <w:bookmarkEnd w:id="1"/>
      <w:bookmarkEnd w:id="2"/>
      <w:bookmarkEnd w:id="3"/>
      <w:r>
        <w:rPr>
          <w:rStyle w:val="Strong"/>
          <w:sz w:val="24"/>
          <w:szCs w:val="24"/>
        </w:rPr>
        <w:t>44-G001-24</w:t>
      </w:r>
    </w:p>
    <w:p w:rsidR="00072B70" w:rsidRPr="00DF2302" w:rsidRDefault="00072B70" w:rsidP="00072B70">
      <w:pPr>
        <w:rPr>
          <w:rFonts w:ascii="Calibri" w:hAnsi="Calibri" w:cs="Calibri"/>
          <w:b/>
          <w:lang w:val="en-GB" w:eastAsia="ko-KR"/>
        </w:rPr>
      </w:pPr>
      <w:r w:rsidRPr="00DF2302">
        <w:rPr>
          <w:rFonts w:ascii="Calibri" w:hAnsi="Calibri" w:cs="Calibri"/>
          <w:b/>
          <w:lang w:val="en-GB" w:eastAsia="ko-KR"/>
        </w:rPr>
        <w:br w:type="page"/>
      </w:r>
    </w:p>
    <w:p w:rsidR="00072B70" w:rsidRPr="00DF2302" w:rsidRDefault="00072B70" w:rsidP="00072B70">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Evaluation criteria and method</w:t>
      </w:r>
      <w:bookmarkEnd w:id="4"/>
    </w:p>
    <w:p w:rsidR="00072B70" w:rsidRPr="00DF2302" w:rsidRDefault="00072B70" w:rsidP="00072B70">
      <w:pPr>
        <w:spacing w:before="120"/>
        <w:jc w:val="both"/>
        <w:rPr>
          <w:rFonts w:ascii="Calibri" w:hAnsi="Calibri" w:cs="Calibri"/>
          <w:lang w:val="en-GB"/>
        </w:rPr>
      </w:pPr>
      <w:r w:rsidRPr="00DF2302">
        <w:rPr>
          <w:rFonts w:ascii="Calibri" w:hAnsi="Calibri" w:cs="Calibri"/>
          <w:lang w:val="en-GB"/>
        </w:rPr>
        <w:t>From the last time and date of submission of the Tenders to the time the Contract is awarded, if any Tenderer wishes to contact the Buyer on any matter related to its Tender, it should do so via email to theofficial email address.</w:t>
      </w:r>
    </w:p>
    <w:p w:rsidR="00072B70" w:rsidRPr="00DF2302" w:rsidRDefault="00072B70" w:rsidP="00072B70">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Tenders. In case of separate submissions of a Technical and Financial component,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rsidR="00072B70" w:rsidRPr="00DF2302" w:rsidRDefault="00072B70" w:rsidP="00072B70">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rsidR="00072B70" w:rsidRPr="00DF2302" w:rsidRDefault="00072B70" w:rsidP="00072B70">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Pr="00DF2302">
        <w:rPr>
          <w:rFonts w:ascii="Calibri" w:hAnsi="Calibri" w:cs="Calibri"/>
          <w:lang w:val="en-GB"/>
        </w:rPr>
        <w:t>70 %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Pr="00DF2302">
        <w:rPr>
          <w:rFonts w:ascii="Calibri" w:hAnsi="Calibri" w:cs="Calibri"/>
          <w:lang w:val="en-GB"/>
        </w:rPr>
        <w:t>30 points</w:t>
      </w:r>
      <w:bookmarkEnd w:id="8"/>
      <w:r w:rsidRPr="00DF2302">
        <w:rPr>
          <w:rFonts w:ascii="Calibri" w:hAnsi="Calibri" w:cs="Calibri"/>
          <w:lang w:val="en-GB"/>
        </w:rPr>
        <w:t>, and calculated as described below.</w:t>
      </w:r>
    </w:p>
    <w:p w:rsidR="00072B70" w:rsidRPr="00DF2302" w:rsidRDefault="00072B70" w:rsidP="00072B70">
      <w:pPr>
        <w:spacing w:before="120"/>
        <w:jc w:val="both"/>
        <w:rPr>
          <w:rFonts w:ascii="Calibri" w:hAnsi="Calibri" w:cs="Calibri"/>
          <w:i/>
          <w:iCs/>
          <w:lang w:val="en-GB"/>
        </w:rPr>
      </w:pPr>
    </w:p>
    <w:p w:rsidR="00072B70" w:rsidRPr="00DF2302" w:rsidRDefault="00072B70" w:rsidP="004C422A">
      <w:pPr>
        <w:spacing w:before="120"/>
        <w:jc w:val="both"/>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rsidR="00072B70" w:rsidRPr="00DF2302" w:rsidRDefault="00072B70" w:rsidP="00072B70">
      <w:pPr>
        <w:rPr>
          <w:rFonts w:ascii="Calibri" w:hAnsi="Calibri" w:cs="Calibri"/>
          <w:b/>
          <w:lang w:val="en-GB"/>
        </w:rPr>
      </w:pPr>
      <w:r w:rsidRPr="00DF2302">
        <w:rPr>
          <w:rFonts w:cs="Calibri"/>
          <w:lang w:val="en-GB"/>
        </w:rPr>
        <w:br w:type="page"/>
      </w:r>
    </w:p>
    <w:p w:rsidR="00072B70" w:rsidRPr="00DF2302" w:rsidRDefault="00072B70" w:rsidP="00072B70">
      <w:pPr>
        <w:pStyle w:val="Heading3"/>
        <w:jc w:val="both"/>
        <w:rPr>
          <w:rFonts w:cs="Calibri"/>
          <w:sz w:val="24"/>
          <w:lang w:val="en-GB" w:eastAsia="ko-KR"/>
        </w:rPr>
      </w:pPr>
      <w:bookmarkStart w:id="9" w:name="_Toc374271006"/>
      <w:r w:rsidRPr="00DF2302">
        <w:rPr>
          <w:rFonts w:cs="Calibri"/>
          <w:sz w:val="24"/>
          <w:lang w:val="en-GB"/>
        </w:rPr>
        <w:lastRenderedPageBreak/>
        <w:t>Evaluation oftechnicalcomponents</w:t>
      </w:r>
      <w:bookmarkEnd w:id="9"/>
    </w:p>
    <w:p w:rsidR="00072B70" w:rsidRPr="00DF2302" w:rsidRDefault="00072B70" w:rsidP="00072B70">
      <w:pPr>
        <w:spacing w:after="240"/>
        <w:jc w:val="both"/>
        <w:rPr>
          <w:lang w:val="en-GB"/>
        </w:rPr>
      </w:pPr>
      <w:r w:rsidRPr="00DF2302">
        <w:rPr>
          <w:rFonts w:ascii="Calibri" w:hAnsi="Calibri" w:cs="Calibri"/>
          <w:lang w:val="en-GB"/>
        </w:rPr>
        <w:t>A Tender will be rejected at this stage if it fails to respond to important aspects of the Specification</w:t>
      </w:r>
      <w:r w:rsidRPr="00DF2302">
        <w:rPr>
          <w:rFonts w:ascii="Calibri" w:hAnsi="Calibri" w:cs="Calibri"/>
          <w:lang w:val="en-GB" w:eastAsia="ko-KR"/>
        </w:rPr>
        <w:t>. The detailed technical evaluation criteria and possible scores for each are as follows:</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30"/>
        <w:gridCol w:w="5367"/>
        <w:gridCol w:w="1360"/>
      </w:tblGrid>
      <w:tr w:rsidR="00072B70" w:rsidRPr="00DF2302" w:rsidTr="00CF405E">
        <w:trPr>
          <w:cantSplit/>
          <w:tblHeader/>
        </w:trPr>
        <w:tc>
          <w:tcPr>
            <w:tcW w:w="2430" w:type="dxa"/>
            <w:shd w:val="clear" w:color="auto" w:fill="auto"/>
            <w:vAlign w:val="center"/>
          </w:tcPr>
          <w:p w:rsidR="00072B70" w:rsidRPr="00DF2302" w:rsidRDefault="00072B70" w:rsidP="00CF405E">
            <w:pPr>
              <w:pStyle w:val="TableContents"/>
              <w:jc w:val="center"/>
              <w:rPr>
                <w:rFonts w:cs="Calibri"/>
                <w:b/>
              </w:rPr>
            </w:pPr>
            <w:r w:rsidRPr="00DF2302">
              <w:rPr>
                <w:rFonts w:cs="Calibri"/>
                <w:b/>
              </w:rPr>
              <w:t>Major Criteria</w:t>
            </w:r>
          </w:p>
        </w:tc>
        <w:tc>
          <w:tcPr>
            <w:tcW w:w="5367" w:type="dxa"/>
            <w:shd w:val="clear" w:color="auto" w:fill="auto"/>
            <w:vAlign w:val="center"/>
          </w:tcPr>
          <w:p w:rsidR="00072B70" w:rsidRPr="00DF2302" w:rsidRDefault="00072B70" w:rsidP="00CF405E">
            <w:pPr>
              <w:pStyle w:val="TableContents"/>
              <w:jc w:val="center"/>
              <w:rPr>
                <w:rFonts w:cs="Calibri"/>
                <w:b/>
              </w:rPr>
            </w:pPr>
            <w:r w:rsidRPr="00DF2302">
              <w:rPr>
                <w:rFonts w:cs="Calibri"/>
                <w:b/>
              </w:rPr>
              <w:t>Details &amp; Sub-Criteria</w:t>
            </w:r>
          </w:p>
        </w:tc>
        <w:tc>
          <w:tcPr>
            <w:tcW w:w="1360" w:type="dxa"/>
            <w:shd w:val="clear" w:color="auto" w:fill="auto"/>
            <w:vAlign w:val="center"/>
          </w:tcPr>
          <w:p w:rsidR="00072B70" w:rsidRPr="00DF2302" w:rsidRDefault="00072B70" w:rsidP="00CF405E">
            <w:pPr>
              <w:pStyle w:val="TableContents"/>
              <w:jc w:val="center"/>
              <w:rPr>
                <w:rFonts w:cs="Calibri"/>
                <w:b/>
              </w:rPr>
            </w:pPr>
            <w:r w:rsidRPr="00DF2302">
              <w:rPr>
                <w:rFonts w:cs="Calibri"/>
                <w:b/>
              </w:rPr>
              <w:t>Possible Score</w:t>
            </w:r>
          </w:p>
        </w:tc>
      </w:tr>
      <w:tr w:rsidR="00072B70" w:rsidRPr="00DF2302" w:rsidTr="00CF405E">
        <w:trPr>
          <w:cantSplit/>
          <w:tblHeader/>
        </w:trPr>
        <w:tc>
          <w:tcPr>
            <w:tcW w:w="2430" w:type="dxa"/>
            <w:shd w:val="clear" w:color="auto" w:fill="auto"/>
            <w:vAlign w:val="center"/>
          </w:tcPr>
          <w:p w:rsidR="00072B70" w:rsidRPr="00DF2302" w:rsidRDefault="00072B70" w:rsidP="00CF405E">
            <w:pPr>
              <w:pStyle w:val="TableContents"/>
              <w:rPr>
                <w:rFonts w:asciiTheme="minorHAnsi" w:hAnsiTheme="minorHAnsi"/>
                <w:sz w:val="22"/>
                <w:szCs w:val="22"/>
                <w:highlight w:val="yellow"/>
                <w:lang w:eastAsia="en-US"/>
              </w:rPr>
            </w:pPr>
            <w:r>
              <w:rPr>
                <w:rFonts w:asciiTheme="minorHAnsi" w:hAnsiTheme="minorHAnsi"/>
                <w:sz w:val="22"/>
                <w:szCs w:val="22"/>
                <w:highlight w:val="yellow"/>
                <w:lang w:eastAsia="en-US"/>
              </w:rPr>
              <w:t xml:space="preserve">License </w:t>
            </w:r>
          </w:p>
        </w:tc>
        <w:tc>
          <w:tcPr>
            <w:tcW w:w="5367" w:type="dxa"/>
            <w:shd w:val="clear" w:color="auto" w:fill="auto"/>
          </w:tcPr>
          <w:p w:rsidR="00072B70" w:rsidRDefault="00072B70" w:rsidP="00072B70">
            <w:pPr>
              <w:pStyle w:val="TableContents"/>
              <w:numPr>
                <w:ilvl w:val="0"/>
                <w:numId w:val="1"/>
              </w:numPr>
              <w:rPr>
                <w:rFonts w:asciiTheme="minorHAnsi" w:hAnsiTheme="minorHAnsi"/>
                <w:sz w:val="22"/>
                <w:szCs w:val="22"/>
                <w:highlight w:val="yellow"/>
              </w:rPr>
            </w:pPr>
            <w:r>
              <w:rPr>
                <w:rFonts w:asciiTheme="minorHAnsi" w:hAnsiTheme="minorHAnsi"/>
                <w:sz w:val="22"/>
                <w:szCs w:val="22"/>
                <w:highlight w:val="yellow"/>
              </w:rPr>
              <w:t xml:space="preserve">Valid operational license </w:t>
            </w:r>
          </w:p>
          <w:p w:rsidR="00072B70" w:rsidRDefault="00072B70" w:rsidP="00072B70">
            <w:pPr>
              <w:pStyle w:val="TableContents"/>
              <w:numPr>
                <w:ilvl w:val="0"/>
                <w:numId w:val="1"/>
              </w:numPr>
              <w:rPr>
                <w:rFonts w:asciiTheme="minorHAnsi" w:hAnsiTheme="minorHAnsi"/>
                <w:sz w:val="22"/>
                <w:szCs w:val="22"/>
                <w:highlight w:val="yellow"/>
              </w:rPr>
            </w:pPr>
            <w:r>
              <w:rPr>
                <w:rFonts w:asciiTheme="minorHAnsi" w:hAnsiTheme="minorHAnsi"/>
                <w:sz w:val="22"/>
                <w:szCs w:val="22"/>
                <w:highlight w:val="yellow"/>
              </w:rPr>
              <w:t xml:space="preserve">Valid Business registration </w:t>
            </w:r>
          </w:p>
          <w:p w:rsidR="00072B70" w:rsidRPr="00DF2302" w:rsidRDefault="00072B70" w:rsidP="00072B70">
            <w:pPr>
              <w:pStyle w:val="TableContents"/>
              <w:numPr>
                <w:ilvl w:val="0"/>
                <w:numId w:val="1"/>
              </w:numPr>
              <w:rPr>
                <w:rFonts w:asciiTheme="minorHAnsi" w:hAnsiTheme="minorHAnsi"/>
                <w:sz w:val="22"/>
                <w:szCs w:val="22"/>
                <w:highlight w:val="yellow"/>
              </w:rPr>
            </w:pPr>
            <w:r>
              <w:rPr>
                <w:rFonts w:asciiTheme="minorHAnsi" w:hAnsiTheme="minorHAnsi"/>
                <w:sz w:val="22"/>
                <w:szCs w:val="22"/>
                <w:highlight w:val="yellow"/>
              </w:rPr>
              <w:t xml:space="preserve">References </w:t>
            </w:r>
          </w:p>
        </w:tc>
        <w:tc>
          <w:tcPr>
            <w:tcW w:w="1360" w:type="dxa"/>
            <w:shd w:val="clear" w:color="auto" w:fill="auto"/>
            <w:vAlign w:val="center"/>
          </w:tcPr>
          <w:p w:rsidR="00072B70" w:rsidRPr="00DF2302" w:rsidRDefault="00072B70" w:rsidP="00CF405E">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20</w:t>
            </w:r>
          </w:p>
        </w:tc>
      </w:tr>
      <w:tr w:rsidR="00072B70" w:rsidRPr="00DF2302" w:rsidTr="00CF405E">
        <w:trPr>
          <w:cantSplit/>
          <w:tblHeader/>
        </w:trPr>
        <w:tc>
          <w:tcPr>
            <w:tcW w:w="2430" w:type="dxa"/>
            <w:shd w:val="clear" w:color="auto" w:fill="auto"/>
            <w:vAlign w:val="center"/>
          </w:tcPr>
          <w:p w:rsidR="00072B70" w:rsidRPr="00DF2302" w:rsidRDefault="00072B70" w:rsidP="00CF405E">
            <w:pPr>
              <w:pStyle w:val="TableContents"/>
              <w:rPr>
                <w:rFonts w:asciiTheme="minorHAnsi" w:hAnsiTheme="minorHAnsi"/>
                <w:sz w:val="22"/>
                <w:szCs w:val="22"/>
                <w:highlight w:val="yellow"/>
                <w:lang w:eastAsia="en-US"/>
              </w:rPr>
            </w:pPr>
            <w:r w:rsidRPr="00DF2302">
              <w:rPr>
                <w:rFonts w:asciiTheme="minorHAnsi" w:hAnsiTheme="minorHAnsi"/>
                <w:sz w:val="22"/>
                <w:szCs w:val="22"/>
                <w:highlight w:val="yellow"/>
                <w:lang w:eastAsia="en-US"/>
              </w:rPr>
              <w:t>Delivery time</w:t>
            </w:r>
          </w:p>
        </w:tc>
        <w:tc>
          <w:tcPr>
            <w:tcW w:w="5367" w:type="dxa"/>
            <w:shd w:val="clear" w:color="auto" w:fill="auto"/>
          </w:tcPr>
          <w:p w:rsidR="00072B70" w:rsidRPr="00DF2302" w:rsidRDefault="00072B70" w:rsidP="00072B70">
            <w:pPr>
              <w:pStyle w:val="TableContents"/>
              <w:numPr>
                <w:ilvl w:val="0"/>
                <w:numId w:val="2"/>
              </w:numPr>
              <w:rPr>
                <w:rFonts w:asciiTheme="minorHAnsi" w:hAnsiTheme="minorHAnsi"/>
                <w:sz w:val="22"/>
                <w:szCs w:val="22"/>
                <w:highlight w:val="yellow"/>
              </w:rPr>
            </w:pPr>
            <w:r>
              <w:rPr>
                <w:rFonts w:asciiTheme="minorHAnsi" w:hAnsiTheme="minorHAnsi"/>
                <w:sz w:val="22"/>
                <w:szCs w:val="22"/>
                <w:highlight w:val="yellow"/>
              </w:rPr>
              <w:t xml:space="preserve">The delivery time of tendering vehicles is mid May or should be within reasonable duration </w:t>
            </w:r>
          </w:p>
        </w:tc>
        <w:tc>
          <w:tcPr>
            <w:tcW w:w="1360" w:type="dxa"/>
            <w:shd w:val="clear" w:color="auto" w:fill="auto"/>
            <w:vAlign w:val="center"/>
          </w:tcPr>
          <w:p w:rsidR="00072B70" w:rsidRPr="00DF2302" w:rsidRDefault="00896D95" w:rsidP="00CF405E">
            <w:pPr>
              <w:pStyle w:val="TableContents"/>
              <w:jc w:val="center"/>
              <w:rPr>
                <w:rFonts w:asciiTheme="minorHAnsi" w:hAnsiTheme="minorHAnsi"/>
                <w:sz w:val="22"/>
                <w:szCs w:val="22"/>
                <w:highlight w:val="yellow"/>
                <w:lang w:eastAsia="en-US"/>
              </w:rPr>
            </w:pPr>
            <w:r>
              <w:rPr>
                <w:rFonts w:asciiTheme="minorHAnsi" w:hAnsiTheme="minorHAnsi"/>
                <w:sz w:val="22"/>
                <w:szCs w:val="22"/>
                <w:lang w:eastAsia="en-US"/>
              </w:rPr>
              <w:t>20</w:t>
            </w:r>
          </w:p>
        </w:tc>
      </w:tr>
      <w:tr w:rsidR="00072B70" w:rsidRPr="00DF2302" w:rsidTr="00CF405E">
        <w:trPr>
          <w:cantSplit/>
          <w:tblHeader/>
        </w:trPr>
        <w:tc>
          <w:tcPr>
            <w:tcW w:w="2430" w:type="dxa"/>
            <w:shd w:val="clear" w:color="auto" w:fill="auto"/>
            <w:vAlign w:val="center"/>
          </w:tcPr>
          <w:p w:rsidR="00072B70" w:rsidRPr="00DF2302" w:rsidRDefault="00072B70" w:rsidP="00CF405E">
            <w:pPr>
              <w:pStyle w:val="TableContents"/>
              <w:rPr>
                <w:rFonts w:asciiTheme="minorHAnsi" w:hAnsiTheme="minorHAnsi"/>
                <w:sz w:val="22"/>
                <w:szCs w:val="22"/>
                <w:highlight w:val="yellow"/>
                <w:lang w:eastAsia="en-US"/>
              </w:rPr>
            </w:pPr>
            <w:r>
              <w:rPr>
                <w:rFonts w:asciiTheme="minorHAnsi" w:hAnsiTheme="minorHAnsi"/>
                <w:sz w:val="22"/>
                <w:szCs w:val="22"/>
                <w:highlight w:val="yellow"/>
                <w:lang w:eastAsia="en-US"/>
              </w:rPr>
              <w:t xml:space="preserve">Compliance with KHC specification </w:t>
            </w:r>
          </w:p>
        </w:tc>
        <w:tc>
          <w:tcPr>
            <w:tcW w:w="5367" w:type="dxa"/>
            <w:shd w:val="clear" w:color="auto" w:fill="auto"/>
          </w:tcPr>
          <w:p w:rsidR="00072B70" w:rsidRPr="00DF2302" w:rsidRDefault="00072B70" w:rsidP="00072B70">
            <w:pPr>
              <w:pStyle w:val="TableContents"/>
              <w:numPr>
                <w:ilvl w:val="0"/>
                <w:numId w:val="3"/>
              </w:numPr>
              <w:rPr>
                <w:rFonts w:asciiTheme="minorHAnsi" w:hAnsiTheme="minorHAnsi"/>
                <w:sz w:val="22"/>
                <w:szCs w:val="22"/>
                <w:highlight w:val="yellow"/>
              </w:rPr>
            </w:pPr>
            <w:r>
              <w:rPr>
                <w:rFonts w:asciiTheme="minorHAnsi" w:hAnsiTheme="minorHAnsi"/>
                <w:sz w:val="22"/>
                <w:szCs w:val="22"/>
                <w:highlight w:val="yellow"/>
              </w:rPr>
              <w:t xml:space="preserve">Tender submission complied  with specification and convincing pictures </w:t>
            </w:r>
          </w:p>
        </w:tc>
        <w:tc>
          <w:tcPr>
            <w:tcW w:w="1360" w:type="dxa"/>
            <w:shd w:val="clear" w:color="auto" w:fill="auto"/>
            <w:vAlign w:val="center"/>
          </w:tcPr>
          <w:p w:rsidR="00072B70" w:rsidRPr="00DF2302" w:rsidRDefault="00896D95" w:rsidP="00CF405E">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60</w:t>
            </w:r>
          </w:p>
        </w:tc>
      </w:tr>
      <w:tr w:rsidR="00072B70" w:rsidRPr="00DF2302" w:rsidTr="00CF405E">
        <w:trPr>
          <w:cantSplit/>
          <w:trHeight w:val="650"/>
          <w:tblHeader/>
        </w:trPr>
        <w:tc>
          <w:tcPr>
            <w:tcW w:w="7797" w:type="dxa"/>
            <w:gridSpan w:val="2"/>
            <w:shd w:val="clear" w:color="auto" w:fill="auto"/>
            <w:vAlign w:val="center"/>
          </w:tcPr>
          <w:p w:rsidR="00072B70" w:rsidRPr="00DF2302" w:rsidRDefault="00072B70" w:rsidP="00CF405E">
            <w:pPr>
              <w:pStyle w:val="TableContents"/>
              <w:jc w:val="both"/>
              <w:rPr>
                <w:rFonts w:cs="Calibri"/>
              </w:rPr>
            </w:pPr>
            <w:r w:rsidRPr="00DF2302">
              <w:rPr>
                <w:rFonts w:cs="Calibri"/>
                <w:b/>
              </w:rPr>
              <w:t>Total Possible Technical Score</w:t>
            </w:r>
          </w:p>
        </w:tc>
        <w:tc>
          <w:tcPr>
            <w:tcW w:w="1360" w:type="dxa"/>
            <w:shd w:val="clear" w:color="auto" w:fill="auto"/>
            <w:vAlign w:val="center"/>
          </w:tcPr>
          <w:p w:rsidR="00072B70" w:rsidRPr="00DF2302" w:rsidRDefault="00072B70" w:rsidP="00CF405E">
            <w:pPr>
              <w:pStyle w:val="TableContents"/>
              <w:jc w:val="center"/>
              <w:rPr>
                <w:rFonts w:cs="Calibri"/>
                <w:b/>
              </w:rPr>
            </w:pPr>
            <w:r w:rsidRPr="00DF2302">
              <w:rPr>
                <w:rFonts w:cs="Calibri"/>
                <w:b/>
              </w:rPr>
              <w:t>100</w:t>
            </w:r>
          </w:p>
        </w:tc>
      </w:tr>
    </w:tbl>
    <w:p w:rsidR="008C69E2" w:rsidRDefault="008C69E2" w:rsidP="00072B70">
      <w:pPr>
        <w:spacing w:before="120"/>
        <w:rPr>
          <w:rFonts w:ascii="Calibri" w:hAnsi="Calibri" w:cs="Calibri"/>
          <w:lang w:val="en-GB" w:eastAsia="ko-KR"/>
        </w:rPr>
      </w:pPr>
      <w:bookmarkStart w:id="10" w:name="_Hlk26879176"/>
    </w:p>
    <w:p w:rsidR="008C69E2" w:rsidRDefault="008C69E2" w:rsidP="00072B70">
      <w:pPr>
        <w:spacing w:before="120"/>
        <w:rPr>
          <w:rFonts w:ascii="Calibri" w:hAnsi="Calibri" w:cs="Calibri"/>
          <w:lang w:val="en-GB" w:eastAsia="ko-KR"/>
        </w:rPr>
      </w:pPr>
    </w:p>
    <w:p w:rsidR="008C69E2" w:rsidRDefault="008C69E2" w:rsidP="00072B70">
      <w:pPr>
        <w:spacing w:before="120"/>
        <w:rPr>
          <w:rFonts w:ascii="Calibri" w:hAnsi="Calibri" w:cs="Calibri"/>
          <w:lang w:val="en-GB" w:eastAsia="ko-KR"/>
        </w:rPr>
      </w:pPr>
    </w:p>
    <w:p w:rsidR="008C69E2" w:rsidRDefault="008C69E2" w:rsidP="00072B70">
      <w:pPr>
        <w:spacing w:before="120"/>
        <w:rPr>
          <w:rFonts w:ascii="Calibri" w:hAnsi="Calibri" w:cs="Calibri"/>
          <w:lang w:val="en-GB" w:eastAsia="ko-KR"/>
        </w:rPr>
      </w:pPr>
    </w:p>
    <w:p w:rsidR="008C69E2" w:rsidRDefault="008C69E2" w:rsidP="00072B70">
      <w:pPr>
        <w:spacing w:before="120"/>
        <w:rPr>
          <w:rFonts w:ascii="Calibri" w:hAnsi="Calibri" w:cs="Calibri"/>
          <w:lang w:val="en-GB" w:eastAsia="ko-KR"/>
        </w:rPr>
      </w:pPr>
    </w:p>
    <w:p w:rsidR="008C69E2" w:rsidRDefault="008C69E2" w:rsidP="00072B70">
      <w:pPr>
        <w:spacing w:before="120"/>
        <w:rPr>
          <w:rFonts w:ascii="Calibri" w:hAnsi="Calibri" w:cs="Calibri"/>
          <w:lang w:val="en-GB" w:eastAsia="ko-KR"/>
        </w:rPr>
      </w:pPr>
    </w:p>
    <w:p w:rsidR="008C69E2" w:rsidRDefault="008C69E2" w:rsidP="00072B70">
      <w:pPr>
        <w:spacing w:before="120"/>
        <w:rPr>
          <w:rFonts w:ascii="Calibri" w:hAnsi="Calibri" w:cs="Calibri"/>
          <w:lang w:val="en-GB" w:eastAsia="ko-KR"/>
        </w:rPr>
      </w:pPr>
    </w:p>
    <w:p w:rsidR="008C69E2" w:rsidRDefault="008C69E2" w:rsidP="00072B70">
      <w:pPr>
        <w:spacing w:before="120"/>
        <w:rPr>
          <w:rFonts w:ascii="Calibri" w:hAnsi="Calibri" w:cs="Calibri"/>
          <w:lang w:val="en-GB" w:eastAsia="ko-KR"/>
        </w:rPr>
      </w:pPr>
    </w:p>
    <w:p w:rsidR="008C69E2" w:rsidRDefault="008C69E2" w:rsidP="00072B70">
      <w:pPr>
        <w:spacing w:before="120"/>
        <w:rPr>
          <w:rFonts w:ascii="Calibri" w:hAnsi="Calibri" w:cs="Calibri"/>
          <w:lang w:val="en-GB" w:eastAsia="ko-KR"/>
        </w:rPr>
      </w:pPr>
    </w:p>
    <w:p w:rsidR="00072B70" w:rsidRPr="00DF2302" w:rsidRDefault="00072B70" w:rsidP="00072B70">
      <w:pPr>
        <w:spacing w:before="120"/>
        <w:rPr>
          <w:rFonts w:ascii="Calibri" w:hAnsi="Calibri" w:cs="Calibri"/>
          <w:lang w:val="en-GB" w:eastAsia="ko-KR"/>
        </w:rPr>
      </w:pPr>
      <w:r w:rsidRPr="00DF2302">
        <w:rPr>
          <w:rFonts w:ascii="Calibri" w:hAnsi="Calibri" w:cs="Calibri"/>
          <w:lang w:val="en-GB" w:eastAsia="ko-KR"/>
        </w:rPr>
        <w:t xml:space="preserve">The separate result of the technical evaluation will be the accumulated score obtained for each Tender multiplied with the weight of the technical component, </w:t>
      </w:r>
      <w:fldSimple w:instr=" REF Technical \h  \* MERGEFORMAT ">
        <w:r w:rsidR="003362AA" w:rsidRPr="003362AA">
          <w:rPr>
            <w:rFonts w:ascii="Calibri" w:hAnsi="Calibri" w:cs="Calibri"/>
            <w:highlight w:val="yellow"/>
            <w:lang w:val="en-GB"/>
          </w:rPr>
          <w:t>70 %</w:t>
        </w:r>
      </w:fldSimple>
      <w:r w:rsidRPr="00DF2302">
        <w:rPr>
          <w:rFonts w:ascii="Calibri" w:hAnsi="Calibri" w:cs="Calibri"/>
          <w:lang w:val="en-GB" w:eastAsia="ko-KR"/>
        </w:rPr>
        <w:t>, as defined above:</w:t>
      </w:r>
    </w:p>
    <w:p w:rsidR="00072B70" w:rsidRPr="00DF2302" w:rsidRDefault="00072B70" w:rsidP="00072B70">
      <w:pPr>
        <w:spacing w:before="120"/>
        <w:ind w:left="709"/>
        <w:rPr>
          <w:i/>
          <w:iCs/>
          <w:lang w:val="en-GB"/>
        </w:rPr>
      </w:pPr>
      <w:bookmarkStart w:id="11" w:name="_Hlk26878408"/>
      <w:r w:rsidRPr="00DF2302">
        <w:rPr>
          <w:rFonts w:ascii="Calibri" w:hAnsi="Calibri" w:cs="Calibri"/>
          <w:i/>
          <w:iCs/>
          <w:lang w:val="en-GB" w:eastAsia="ko-KR"/>
        </w:rPr>
        <w:t xml:space="preserve">tv = ts * tw, </w:t>
      </w:r>
      <w:r w:rsidRPr="00DF2302">
        <w:rPr>
          <w:i/>
          <w:iCs/>
          <w:u w:val="single"/>
          <w:lang w:val="en-GB"/>
        </w:rPr>
        <w:t>where</w:t>
      </w:r>
      <w:r w:rsidRPr="00DF2302">
        <w:rPr>
          <w:i/>
          <w:iCs/>
          <w:lang w:val="en-GB"/>
        </w:rPr>
        <w:t>:</w:t>
      </w:r>
    </w:p>
    <w:p w:rsidR="00072B70" w:rsidRPr="00DF2302" w:rsidRDefault="00072B70" w:rsidP="00072B70">
      <w:pPr>
        <w:pStyle w:val="ListParagraph"/>
        <w:ind w:leftChars="0" w:left="2160"/>
        <w:rPr>
          <w:lang w:val="en-GB"/>
        </w:rPr>
      </w:pPr>
      <w:r w:rsidRPr="00DF2302">
        <w:rPr>
          <w:lang w:val="en-GB"/>
        </w:rPr>
        <w:t>tv = total technical value</w:t>
      </w:r>
    </w:p>
    <w:p w:rsidR="00072B70" w:rsidRPr="00DF2302" w:rsidRDefault="00072B70" w:rsidP="00072B70">
      <w:pPr>
        <w:pStyle w:val="ListParagraph"/>
        <w:tabs>
          <w:tab w:val="left" w:pos="6524"/>
        </w:tabs>
        <w:ind w:leftChars="0" w:left="2160"/>
        <w:rPr>
          <w:lang w:val="en-GB"/>
        </w:rPr>
      </w:pPr>
      <w:r w:rsidRPr="00DF2302">
        <w:rPr>
          <w:lang w:val="en-GB"/>
        </w:rPr>
        <w:t>ts = technical result (technical score)</w:t>
      </w:r>
      <w:r>
        <w:rPr>
          <w:lang w:val="en-GB"/>
        </w:rPr>
        <w:tab/>
      </w:r>
    </w:p>
    <w:p w:rsidR="00072B70" w:rsidRPr="00DF2302" w:rsidRDefault="00072B70" w:rsidP="00072B70">
      <w:pPr>
        <w:pStyle w:val="ListParagraph"/>
        <w:ind w:leftChars="0" w:left="2160"/>
        <w:rPr>
          <w:lang w:val="en-GB"/>
        </w:rPr>
      </w:pPr>
      <w:r w:rsidRPr="00DF2302">
        <w:rPr>
          <w:lang w:val="en-GB"/>
        </w:rPr>
        <w:t>tw = technical weight in % (technical weight)</w:t>
      </w:r>
    </w:p>
    <w:bookmarkEnd w:id="11"/>
    <w:p w:rsidR="00072B70" w:rsidRPr="00DF2302" w:rsidRDefault="00072B70" w:rsidP="00072B70">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rsidR="00072B70" w:rsidRPr="00DF2302" w:rsidRDefault="00072B70" w:rsidP="00072B70">
      <w:pPr>
        <w:pStyle w:val="Heading3"/>
        <w:rPr>
          <w:lang w:val="en-GB"/>
        </w:rPr>
      </w:pPr>
      <w:bookmarkStart w:id="12" w:name="_Toc374271007"/>
      <w:r w:rsidRPr="00DF2302">
        <w:rPr>
          <w:lang w:val="en-GB"/>
        </w:rPr>
        <w:t>Evaluation of financial components</w:t>
      </w:r>
      <w:bookmarkEnd w:id="12"/>
    </w:p>
    <w:p w:rsidR="00072B70" w:rsidRPr="00DF2302" w:rsidRDefault="00072B70" w:rsidP="00072B70">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fldSimple w:instr=" REF Financial \h  \* MERGEFORMAT ">
        <w:r w:rsidR="003362AA" w:rsidRPr="003362AA">
          <w:rPr>
            <w:rFonts w:ascii="Calibri" w:hAnsi="Calibri" w:cs="Calibri"/>
            <w:highlight w:val="yellow"/>
            <w:lang w:val="en-GB"/>
          </w:rPr>
          <w:t>30 points</w:t>
        </w:r>
      </w:fldSimple>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Tender. All other </w:t>
      </w:r>
      <w:r w:rsidRPr="00DF2302">
        <w:rPr>
          <w:rFonts w:ascii="Calibri" w:hAnsi="Calibri"/>
          <w:lang w:val="en-GB" w:eastAsia="ko-KR"/>
        </w:rPr>
        <w:t>financial</w:t>
      </w:r>
      <w:r w:rsidRPr="00DF2302">
        <w:rPr>
          <w:rFonts w:ascii="Calibri" w:hAnsi="Calibri"/>
          <w:lang w:val="en-GB"/>
        </w:rPr>
        <w:t>Tenders shall receive points in inverse proportion according to the following formula:</w:t>
      </w:r>
    </w:p>
    <w:p w:rsidR="00072B70" w:rsidRPr="00DF2302" w:rsidRDefault="00072B70" w:rsidP="00072B70">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 where:</w:t>
      </w:r>
    </w:p>
    <w:p w:rsidR="00072B70" w:rsidRPr="00DF2302" w:rsidRDefault="00072B70" w:rsidP="00072B70">
      <w:pPr>
        <w:pStyle w:val="ListParagraph"/>
        <w:ind w:leftChars="0" w:left="2160"/>
        <w:rPr>
          <w:lang w:val="en-GB"/>
        </w:rPr>
      </w:pPr>
      <w:r w:rsidRPr="00DF2302">
        <w:rPr>
          <w:lang w:val="en-GB"/>
        </w:rPr>
        <w:t>p = points for the financial Tender being evaluated</w:t>
      </w:r>
    </w:p>
    <w:p w:rsidR="00072B70" w:rsidRPr="00DF2302" w:rsidRDefault="00072B70" w:rsidP="00072B70">
      <w:pPr>
        <w:pStyle w:val="ListParagraph"/>
        <w:ind w:leftChars="0" w:left="2160"/>
        <w:rPr>
          <w:lang w:val="en-GB"/>
        </w:rPr>
      </w:pPr>
      <w:r w:rsidRPr="00DF2302">
        <w:rPr>
          <w:lang w:val="en-GB"/>
        </w:rPr>
        <w:t>y = maximum number of points available for the financial Tender</w:t>
      </w:r>
    </w:p>
    <w:p w:rsidR="00072B70" w:rsidRPr="00DF2302" w:rsidRDefault="00072B70" w:rsidP="00072B70">
      <w:pPr>
        <w:pStyle w:val="ListParagraph"/>
        <w:ind w:leftChars="0" w:left="2160"/>
        <w:rPr>
          <w:lang w:val="en-GB"/>
        </w:rPr>
      </w:pPr>
      <w:r w:rsidRPr="00DF2302">
        <w:rPr>
          <w:lang w:val="en-GB"/>
        </w:rPr>
        <w:t>x = price of the lowest priced Tender</w:t>
      </w:r>
    </w:p>
    <w:p w:rsidR="00072B70" w:rsidRPr="00DF2302" w:rsidRDefault="00072B70" w:rsidP="00072B70">
      <w:pPr>
        <w:pStyle w:val="ListParagraph"/>
        <w:ind w:leftChars="900" w:left="2160"/>
        <w:rPr>
          <w:lang w:val="en-GB"/>
        </w:rPr>
      </w:pPr>
      <w:r w:rsidRPr="00DF2302">
        <w:rPr>
          <w:lang w:val="en-GB"/>
        </w:rPr>
        <w:t>z = price of the Tender being evaluated</w:t>
      </w:r>
    </w:p>
    <w:p w:rsidR="00072B70" w:rsidRPr="00DF2302" w:rsidRDefault="00072B70" w:rsidP="00072B70">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rsidR="00072B70" w:rsidRPr="00DF2302" w:rsidRDefault="00072B70" w:rsidP="00072B70">
      <w:pPr>
        <w:pStyle w:val="Heading3"/>
        <w:rPr>
          <w:lang w:val="en-GB"/>
        </w:rPr>
      </w:pPr>
      <w:bookmarkStart w:id="13" w:name="_Toc374271008"/>
      <w:r w:rsidRPr="00DF2302">
        <w:rPr>
          <w:lang w:val="en-GB"/>
        </w:rPr>
        <w:t>Evaluation of technical and financial components for total scoring</w:t>
      </w:r>
      <w:bookmarkEnd w:id="13"/>
    </w:p>
    <w:p w:rsidR="00072B70" w:rsidRPr="00DF2302" w:rsidRDefault="00072B70" w:rsidP="00072B70">
      <w:pPr>
        <w:rPr>
          <w:rFonts w:ascii="Calibri" w:hAnsi="Calibri"/>
          <w:lang w:val="en-GB"/>
        </w:rPr>
      </w:pPr>
      <w:r w:rsidRPr="00DF2302">
        <w:rPr>
          <w:rFonts w:ascii="Calibri" w:hAnsi="Calibri"/>
          <w:lang w:val="en-GB"/>
        </w:rPr>
        <w:t xml:space="preserve">To determine which Tender that presents the best Value for Money, the score for the technical component is added to the </w:t>
      </w:r>
      <w:r w:rsidRPr="00DF2302">
        <w:rPr>
          <w:rFonts w:ascii="Calibri" w:hAnsi="Calibri"/>
          <w:lang w:val="en-GB" w:eastAsia="ko-KR"/>
        </w:rPr>
        <w:t xml:space="preserve">score </w:t>
      </w:r>
      <w:r w:rsidRPr="00DF2302">
        <w:rPr>
          <w:rFonts w:ascii="Calibri" w:hAnsi="Calibri"/>
          <w:lang w:val="en-GB"/>
        </w:rPr>
        <w:t>for the financial component. The totally highest score after this is the best Tender. The formula used for the complete and final evaluation is:</w:t>
      </w:r>
    </w:p>
    <w:p w:rsidR="00072B70" w:rsidRPr="00DF2302" w:rsidRDefault="00072B70" w:rsidP="00072B70">
      <w:pPr>
        <w:spacing w:before="120"/>
        <w:ind w:left="709"/>
        <w:rPr>
          <w:rFonts w:ascii="Calibri" w:hAnsi="Calibri"/>
          <w:b/>
          <w:lang w:val="en-GB"/>
        </w:rPr>
      </w:pPr>
      <w:bookmarkStart w:id="14" w:name="_Hlk26878494"/>
      <w:r w:rsidRPr="00DF2302">
        <w:rPr>
          <w:rFonts w:ascii="Calibri" w:hAnsi="Calibri"/>
          <w:b/>
          <w:lang w:val="en-GB"/>
        </w:rPr>
        <w:t>E = (ts * tw) + (</w:t>
      </w:r>
      <w:ins w:id="15" w:author="Sven Erik" w:date="2020-08-26T15:40:00Z">
        <w:r>
          <w:rPr>
            <w:rFonts w:ascii="Calibri" w:hAnsi="Calibri"/>
            <w:b/>
            <w:lang w:val="en-GB"/>
          </w:rPr>
          <w:t>(</w:t>
        </w:r>
      </w:ins>
      <w:r w:rsidRPr="00DF2302">
        <w:rPr>
          <w:rFonts w:ascii="Calibri" w:hAnsi="Calibri"/>
          <w:b/>
          <w:lang w:val="en-GB"/>
        </w:rPr>
        <w:t>tc / lc</w:t>
      </w:r>
      <w:ins w:id="16" w:author="Sven Erik" w:date="2020-08-26T15:40:00Z">
        <w:r>
          <w:rPr>
            <w:rFonts w:ascii="Calibri" w:hAnsi="Calibri"/>
            <w:b/>
            <w:lang w:val="en-GB"/>
          </w:rPr>
          <w:t xml:space="preserve">) * </w:t>
        </w:r>
      </w:ins>
      <w:ins w:id="17" w:author="Sven Erik" w:date="2020-08-26T15:41:00Z">
        <w:r>
          <w:rPr>
            <w:rFonts w:ascii="Calibri" w:hAnsi="Calibri"/>
            <w:b/>
            <w:lang w:val="en-GB"/>
          </w:rPr>
          <w:t>fw</w:t>
        </w:r>
      </w:ins>
      <w:r w:rsidRPr="00DF2302">
        <w:rPr>
          <w:rFonts w:ascii="Calibri" w:hAnsi="Calibri"/>
          <w:b/>
          <w:lang w:val="en-GB"/>
        </w:rPr>
        <w:t>)</w:t>
      </w:r>
      <w:r w:rsidRPr="00DF2302">
        <w:rPr>
          <w:rFonts w:ascii="Calibri" w:hAnsi="Calibri"/>
          <w:lang w:val="en-GB"/>
        </w:rPr>
        <w:t>, where</w:t>
      </w:r>
    </w:p>
    <w:p w:rsidR="00072B70" w:rsidRPr="00DF2302" w:rsidRDefault="00072B70" w:rsidP="00072B70">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rsidR="00072B70" w:rsidRPr="00DF2302" w:rsidRDefault="00072B70" w:rsidP="00072B70">
      <w:pPr>
        <w:ind w:left="1701"/>
        <w:rPr>
          <w:rFonts w:ascii="Calibri" w:hAnsi="Calibri"/>
          <w:sz w:val="20"/>
          <w:szCs w:val="20"/>
          <w:lang w:val="en-GB"/>
        </w:rPr>
      </w:pPr>
      <w:bookmarkStart w:id="18" w:name="_Hlk26877853"/>
      <w:r w:rsidRPr="00DF2302">
        <w:rPr>
          <w:rFonts w:ascii="Calibri" w:hAnsi="Calibri"/>
          <w:sz w:val="20"/>
          <w:szCs w:val="20"/>
          <w:lang w:val="en-GB"/>
        </w:rPr>
        <w:t>ts = technical result (technical score)</w:t>
      </w:r>
    </w:p>
    <w:p w:rsidR="00072B70" w:rsidRPr="00DF2302" w:rsidRDefault="00072B70" w:rsidP="00072B70">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8"/>
    <w:p w:rsidR="00072B70" w:rsidRPr="00DF2302" w:rsidRDefault="00072B70" w:rsidP="00072B70">
      <w:pPr>
        <w:ind w:left="1701"/>
        <w:rPr>
          <w:rFonts w:ascii="Calibri" w:hAnsi="Calibri"/>
          <w:sz w:val="20"/>
          <w:szCs w:val="20"/>
          <w:lang w:val="en-GB"/>
        </w:rPr>
      </w:pPr>
      <w:r w:rsidRPr="00DF2302">
        <w:rPr>
          <w:rFonts w:ascii="Calibri" w:hAnsi="Calibri"/>
          <w:sz w:val="20"/>
          <w:szCs w:val="20"/>
          <w:lang w:val="en-GB"/>
        </w:rPr>
        <w:lastRenderedPageBreak/>
        <w:t>lc = cost of the lowest financial Tender (lowest cost)</w:t>
      </w:r>
    </w:p>
    <w:p w:rsidR="00072B70" w:rsidRDefault="00072B70" w:rsidP="00072B70">
      <w:pPr>
        <w:ind w:left="1701"/>
        <w:rPr>
          <w:ins w:id="19" w:author="Sven Erik" w:date="2020-08-26T15:41:00Z"/>
          <w:rFonts w:ascii="Calibri" w:hAnsi="Calibri"/>
          <w:sz w:val="20"/>
          <w:szCs w:val="20"/>
          <w:lang w:val="en-GB"/>
        </w:rPr>
      </w:pPr>
      <w:r w:rsidRPr="00DF2302">
        <w:rPr>
          <w:rFonts w:ascii="Calibri" w:hAnsi="Calibri"/>
          <w:sz w:val="20"/>
          <w:szCs w:val="20"/>
          <w:lang w:val="en-GB"/>
        </w:rPr>
        <w:t>tc = cost of the Tender being evaluated (tender cost)</w:t>
      </w:r>
      <w:bookmarkEnd w:id="10"/>
      <w:bookmarkEnd w:id="14"/>
    </w:p>
    <w:p w:rsidR="00072B70" w:rsidRPr="00DF2302" w:rsidRDefault="00072B70" w:rsidP="00072B70">
      <w:pPr>
        <w:ind w:left="1701"/>
        <w:rPr>
          <w:rFonts w:ascii="Calibri" w:hAnsi="Calibri"/>
          <w:sz w:val="20"/>
          <w:szCs w:val="20"/>
          <w:lang w:val="en-GB"/>
        </w:rPr>
      </w:pPr>
      <w:ins w:id="20" w:author="Sven Erik" w:date="2020-08-26T15:41:00Z">
        <w:r>
          <w:rPr>
            <w:rFonts w:ascii="Calibri" w:hAnsi="Calibri"/>
            <w:sz w:val="20"/>
            <w:szCs w:val="20"/>
            <w:lang w:val="en-GB"/>
          </w:rPr>
          <w:t>fw = financial weight</w:t>
        </w:r>
      </w:ins>
    </w:p>
    <w:p w:rsidR="00072B70" w:rsidRPr="00DF2302" w:rsidRDefault="00072B70" w:rsidP="00072B70">
      <w:pPr>
        <w:pStyle w:val="Heading3"/>
        <w:rPr>
          <w:lang w:val="en-GB"/>
        </w:rPr>
      </w:pPr>
      <w:r w:rsidRPr="00DF2302">
        <w:rPr>
          <w:lang w:val="en-GB"/>
        </w:rPr>
        <w:t>Equal scoring result</w:t>
      </w:r>
    </w:p>
    <w:p w:rsidR="00072B70" w:rsidRPr="00DF2302" w:rsidRDefault="00072B70" w:rsidP="00072B70">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rsidR="00072B70" w:rsidRPr="00DF2302" w:rsidRDefault="00072B70" w:rsidP="00072B70">
      <w:pPr>
        <w:pStyle w:val="ListParagraph"/>
        <w:numPr>
          <w:ilvl w:val="0"/>
          <w:numId w:val="4"/>
        </w:numPr>
        <w:spacing w:before="120"/>
        <w:ind w:leftChars="0"/>
        <w:rPr>
          <w:rFonts w:cs="Calibri"/>
          <w:lang w:val="en-GB"/>
        </w:rPr>
      </w:pPr>
      <w:r w:rsidRPr="00DF2302">
        <w:rPr>
          <w:lang w:val="en-GB"/>
        </w:rPr>
        <w:t>The highest technical score is awarded the Contract</w:t>
      </w:r>
    </w:p>
    <w:p w:rsidR="00072B70" w:rsidRPr="00DF2302" w:rsidRDefault="00072B70" w:rsidP="00072B70">
      <w:pPr>
        <w:pStyle w:val="ListParagraph"/>
        <w:numPr>
          <w:ilvl w:val="0"/>
          <w:numId w:val="4"/>
        </w:numPr>
        <w:spacing w:before="120"/>
        <w:ind w:leftChars="0"/>
        <w:rPr>
          <w:rFonts w:cs="Calibri"/>
          <w:lang w:val="en-GB"/>
        </w:rPr>
      </w:pPr>
      <w:r w:rsidRPr="00DF2302">
        <w:rPr>
          <w:lang w:val="en-GB"/>
        </w:rPr>
        <w:t>If still equal, the equally scored Tenderers will be invited to submit a ‘Best and Final Tender’ on the financial component</w:t>
      </w:r>
    </w:p>
    <w:p w:rsidR="00072B70" w:rsidRPr="00DF2302" w:rsidRDefault="00072B70" w:rsidP="00072B70">
      <w:pPr>
        <w:pStyle w:val="ListParagraph"/>
        <w:numPr>
          <w:ilvl w:val="0"/>
          <w:numId w:val="4"/>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rsidR="00072B70" w:rsidRPr="00DF2302" w:rsidRDefault="00072B70" w:rsidP="00072B70">
      <w:pPr>
        <w:spacing w:before="120"/>
        <w:jc w:val="both"/>
        <w:rPr>
          <w:rFonts w:ascii="Calibri" w:hAnsi="Calibri" w:cs="Calibri"/>
          <w:lang w:val="en-GB"/>
        </w:rPr>
      </w:pPr>
    </w:p>
    <w:p w:rsidR="009177AB" w:rsidRDefault="009177AB"/>
    <w:sectPr w:rsidR="009177AB" w:rsidSect="00F45EE8">
      <w:headerReference w:type="default" r:id="rId7"/>
      <w:footerReference w:type="default" r:id="rId8"/>
      <w:headerReference w:type="first" r:id="rId9"/>
      <w:pgSz w:w="11907" w:h="16839" w:code="9"/>
      <w:pgMar w:top="1560" w:right="1152" w:bottom="1080" w:left="1152" w:header="284" w:footer="413" w:gutter="0"/>
      <w:cols w:space="720"/>
      <w:titlePg/>
      <w:docGrid w:linePitch="326"/>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6578C3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8649C2A" w16cex:dateUtc="2024-03-18T00: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6578C3B" w16cid:durableId="08649C2A"/>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1442" w:rsidRDefault="007F1442" w:rsidP="00F766C8">
      <w:r>
        <w:separator/>
      </w:r>
    </w:p>
  </w:endnote>
  <w:endnote w:type="continuationSeparator" w:id="1">
    <w:p w:rsidR="007F1442" w:rsidRDefault="007F1442" w:rsidP="00F766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4FE" w:rsidRDefault="00072B70">
    <w:pPr>
      <w:tabs>
        <w:tab w:val="center" w:pos="4550"/>
        <w:tab w:val="left" w:pos="5818"/>
      </w:tabs>
      <w:ind w:right="260"/>
      <w:jc w:val="right"/>
      <w:rPr>
        <w:color w:val="0F243E" w:themeColor="text2" w:themeShade="80"/>
      </w:rPr>
    </w:pPr>
    <w:r>
      <w:rPr>
        <w:color w:val="548DD4" w:themeColor="text2" w:themeTint="99"/>
        <w:spacing w:val="60"/>
        <w:lang w:val="sv-SE"/>
      </w:rPr>
      <w:t>Page</w:t>
    </w:r>
    <w:r w:rsidR="008F7187">
      <w:rPr>
        <w:color w:val="17365D" w:themeColor="text2" w:themeShade="BF"/>
      </w:rPr>
      <w:fldChar w:fldCharType="begin"/>
    </w:r>
    <w:r>
      <w:rPr>
        <w:color w:val="17365D" w:themeColor="text2" w:themeShade="BF"/>
      </w:rPr>
      <w:instrText>PAGE   \* MERGEFORMAT</w:instrText>
    </w:r>
    <w:r w:rsidR="008F7187">
      <w:rPr>
        <w:color w:val="17365D" w:themeColor="text2" w:themeShade="BF"/>
      </w:rPr>
      <w:fldChar w:fldCharType="separate"/>
    </w:r>
    <w:r w:rsidR="00DB5066" w:rsidRPr="00DB5066">
      <w:rPr>
        <w:noProof/>
        <w:color w:val="17365D" w:themeColor="text2" w:themeShade="BF"/>
        <w:lang w:val="sv-SE"/>
      </w:rPr>
      <w:t>3</w:t>
    </w:r>
    <w:r w:rsidR="008F7187">
      <w:rPr>
        <w:color w:val="17365D" w:themeColor="text2" w:themeShade="BF"/>
      </w:rPr>
      <w:fldChar w:fldCharType="end"/>
    </w:r>
    <w:r>
      <w:rPr>
        <w:color w:val="17365D" w:themeColor="text2" w:themeShade="BF"/>
        <w:lang w:val="sv-SE"/>
      </w:rPr>
      <w:t xml:space="preserve"> | </w:t>
    </w:r>
    <w:fldSimple w:instr="NUMPAGES  \* Arabic  \* MERGEFORMAT">
      <w:r w:rsidR="00DB5066" w:rsidRPr="00DB5066">
        <w:rPr>
          <w:noProof/>
          <w:color w:val="17365D" w:themeColor="text2" w:themeShade="BF"/>
          <w:lang w:val="sv-SE"/>
        </w:rPr>
        <w:t>4</w:t>
      </w:r>
    </w:fldSimple>
  </w:p>
  <w:p w:rsidR="009004FE" w:rsidRDefault="008F7187" w:rsidP="004878F3">
    <w:pPr>
      <w:pStyle w:val="Footer"/>
    </w:pPr>
    <w:r>
      <w:fldChar w:fldCharType="begin"/>
    </w:r>
    <w:r w:rsidR="00072B70">
      <w:instrText xml:space="preserve"> DATE \@ "yyyy-MM-dd" </w:instrText>
    </w:r>
    <w:r>
      <w:fldChar w:fldCharType="separate"/>
    </w:r>
    <w:r w:rsidR="00DB5066">
      <w:rPr>
        <w:noProof/>
      </w:rPr>
      <w:t>2024-03-18</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1442" w:rsidRDefault="007F1442" w:rsidP="00F766C8">
      <w:r>
        <w:separator/>
      </w:r>
    </w:p>
  </w:footnote>
  <w:footnote w:type="continuationSeparator" w:id="1">
    <w:p w:rsidR="007F1442" w:rsidRDefault="007F1442" w:rsidP="00F766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4FE" w:rsidRPr="000F282C" w:rsidRDefault="009004FE"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4FE" w:rsidRPr="000F282C" w:rsidRDefault="00072B70"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lang w:val="en-GB" w:eastAsia="zh-CN"/>
      </w:rPr>
      <w:drawing>
        <wp:inline distT="0" distB="0" distL="0" distR="0">
          <wp:extent cx="590550" cy="646131"/>
          <wp:effectExtent l="0" t="0" r="0" b="1905"/>
          <wp:docPr id="1" name="Picture 6" descr="{{{coat_alt}}}">
            <a:extLst xmlns:a="http://schemas.openxmlformats.org/drawingml/2006/main">
              <a:ext uri="{FF2B5EF4-FFF2-40B4-BE49-F238E27FC236}">
                <a16:creationI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rsidR="009004FE" w:rsidRPr="00063557" w:rsidRDefault="009004FE" w:rsidP="0006355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Baauea Tamueru">
    <w15:presenceInfo w15:providerId="None" w15:userId="Baauea Tamueru"/>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072B70"/>
    <w:rsid w:val="00072B70"/>
    <w:rsid w:val="0016289B"/>
    <w:rsid w:val="003362AA"/>
    <w:rsid w:val="00343836"/>
    <w:rsid w:val="0047246F"/>
    <w:rsid w:val="004C422A"/>
    <w:rsid w:val="005F764E"/>
    <w:rsid w:val="007A6431"/>
    <w:rsid w:val="007F1442"/>
    <w:rsid w:val="00896D95"/>
    <w:rsid w:val="008C69E2"/>
    <w:rsid w:val="008F7187"/>
    <w:rsid w:val="009004FE"/>
    <w:rsid w:val="009177AB"/>
    <w:rsid w:val="009C1AAF"/>
    <w:rsid w:val="00CE447A"/>
    <w:rsid w:val="00DB5066"/>
    <w:rsid w:val="00E82C9E"/>
    <w:rsid w:val="00F26856"/>
    <w:rsid w:val="00F45EE8"/>
    <w:rsid w:val="00F766C8"/>
    <w:rsid w:val="00FF2B43"/>
  </w:rsids>
  <m:mathPr>
    <m:mathFont m:val="Cambria Math"/>
    <m:brkBin m:val="before"/>
    <m:brkBinSub m:val="--"/>
    <m:smallFrac/>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2B70"/>
    <w:pPr>
      <w:spacing w:after="0" w:line="240" w:lineRule="auto"/>
    </w:pPr>
    <w:rPr>
      <w:rFonts w:ascii="Times New Roman" w:eastAsia="Malgun Gothic" w:hAnsi="Times New Roman" w:cs="Times New Roman"/>
      <w:sz w:val="24"/>
      <w:szCs w:val="24"/>
    </w:rPr>
  </w:style>
  <w:style w:type="paragraph" w:styleId="Heading1">
    <w:name w:val="heading 1"/>
    <w:next w:val="Normal"/>
    <w:link w:val="Heading1Char"/>
    <w:qFormat/>
    <w:rsid w:val="00072B70"/>
    <w:pPr>
      <w:keepNext/>
      <w:keepLines/>
      <w:spacing w:before="240" w:after="240" w:line="240" w:lineRule="auto"/>
      <w:jc w:val="center"/>
      <w:outlineLvl w:val="0"/>
    </w:pPr>
    <w:rPr>
      <w:rFonts w:ascii="Calibri" w:eastAsia="Malgun Gothic" w:hAnsi="Calibri" w:cs="Times New Roman"/>
      <w:b/>
      <w:sz w:val="36"/>
      <w:szCs w:val="24"/>
      <w:lang w:val="en-GB" w:eastAsia="en-GB"/>
    </w:rPr>
  </w:style>
  <w:style w:type="paragraph" w:styleId="Heading2">
    <w:name w:val="heading 2"/>
    <w:next w:val="Normal"/>
    <w:link w:val="Heading2Char"/>
    <w:qFormat/>
    <w:rsid w:val="00072B70"/>
    <w:pPr>
      <w:keepNext/>
      <w:keepLines/>
      <w:spacing w:before="360" w:after="240" w:line="240" w:lineRule="auto"/>
      <w:outlineLvl w:val="1"/>
    </w:pPr>
    <w:rPr>
      <w:rFonts w:ascii="Calibri" w:eastAsia="Malgun Gothic" w:hAnsi="Calibri" w:cs="Times New Roman"/>
      <w:b/>
      <w:sz w:val="32"/>
      <w:szCs w:val="32"/>
      <w:lang w:val="en-GB"/>
    </w:rPr>
  </w:style>
  <w:style w:type="paragraph" w:styleId="Heading3">
    <w:name w:val="heading 3"/>
    <w:next w:val="Normal"/>
    <w:link w:val="Heading3Char"/>
    <w:qFormat/>
    <w:rsid w:val="00072B70"/>
    <w:pPr>
      <w:keepNext/>
      <w:keepLines/>
      <w:spacing w:before="360" w:after="240" w:line="240" w:lineRule="auto"/>
      <w:outlineLvl w:val="2"/>
    </w:pPr>
    <w:rPr>
      <w:rFonts w:ascii="Calibri" w:eastAsia="Malgun Gothic" w:hAnsi="Calibri" w:cs="Times New Roman"/>
      <w:b/>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72B70"/>
    <w:rPr>
      <w:rFonts w:ascii="Calibri" w:eastAsia="Malgun Gothic" w:hAnsi="Calibri" w:cs="Times New Roman"/>
      <w:b/>
      <w:sz w:val="36"/>
      <w:szCs w:val="24"/>
      <w:lang w:val="en-GB" w:eastAsia="en-GB"/>
    </w:rPr>
  </w:style>
  <w:style w:type="character" w:customStyle="1" w:styleId="Heading2Char">
    <w:name w:val="Heading 2 Char"/>
    <w:basedOn w:val="DefaultParagraphFont"/>
    <w:link w:val="Heading2"/>
    <w:rsid w:val="00072B70"/>
    <w:rPr>
      <w:rFonts w:ascii="Calibri" w:eastAsia="Malgun Gothic" w:hAnsi="Calibri" w:cs="Times New Roman"/>
      <w:b/>
      <w:sz w:val="32"/>
      <w:szCs w:val="32"/>
      <w:lang w:val="en-GB"/>
    </w:rPr>
  </w:style>
  <w:style w:type="character" w:customStyle="1" w:styleId="Heading3Char">
    <w:name w:val="Heading 3 Char"/>
    <w:basedOn w:val="DefaultParagraphFont"/>
    <w:link w:val="Heading3"/>
    <w:rsid w:val="00072B70"/>
    <w:rPr>
      <w:rFonts w:ascii="Calibri" w:eastAsia="Malgun Gothic" w:hAnsi="Calibri" w:cs="Times New Roman"/>
      <w:b/>
      <w:sz w:val="26"/>
      <w:szCs w:val="24"/>
    </w:rPr>
  </w:style>
  <w:style w:type="paragraph" w:styleId="Footer">
    <w:name w:val="footer"/>
    <w:basedOn w:val="Normal"/>
    <w:link w:val="FooterChar"/>
    <w:uiPriority w:val="99"/>
    <w:rsid w:val="00072B70"/>
    <w:pPr>
      <w:tabs>
        <w:tab w:val="center" w:pos="4320"/>
        <w:tab w:val="right" w:pos="8640"/>
      </w:tabs>
    </w:pPr>
    <w:rPr>
      <w:szCs w:val="20"/>
    </w:rPr>
  </w:style>
  <w:style w:type="character" w:customStyle="1" w:styleId="FooterChar">
    <w:name w:val="Footer Char"/>
    <w:basedOn w:val="DefaultParagraphFont"/>
    <w:link w:val="Footer"/>
    <w:uiPriority w:val="99"/>
    <w:rsid w:val="00072B70"/>
    <w:rPr>
      <w:rFonts w:ascii="Times New Roman" w:eastAsia="Malgun Gothic" w:hAnsi="Times New Roman" w:cs="Times New Roman"/>
      <w:sz w:val="24"/>
      <w:szCs w:val="20"/>
    </w:rPr>
  </w:style>
  <w:style w:type="paragraph" w:styleId="Header">
    <w:name w:val="header"/>
    <w:basedOn w:val="Normal"/>
    <w:link w:val="HeaderChar"/>
    <w:uiPriority w:val="99"/>
    <w:rsid w:val="00072B70"/>
    <w:pPr>
      <w:tabs>
        <w:tab w:val="center" w:pos="4320"/>
        <w:tab w:val="right" w:pos="8640"/>
      </w:tabs>
    </w:pPr>
    <w:rPr>
      <w:szCs w:val="20"/>
    </w:rPr>
  </w:style>
  <w:style w:type="character" w:customStyle="1" w:styleId="HeaderChar">
    <w:name w:val="Header Char"/>
    <w:basedOn w:val="DefaultParagraphFont"/>
    <w:link w:val="Header"/>
    <w:uiPriority w:val="99"/>
    <w:rsid w:val="00072B70"/>
    <w:rPr>
      <w:rFonts w:ascii="Times New Roman" w:eastAsia="Malgun Gothic" w:hAnsi="Times New Roman" w:cs="Times New Roman"/>
      <w:sz w:val="24"/>
      <w:szCs w:val="20"/>
    </w:rPr>
  </w:style>
  <w:style w:type="character" w:styleId="Strong">
    <w:name w:val="Strong"/>
    <w:qFormat/>
    <w:rsid w:val="00072B70"/>
    <w:rPr>
      <w:b/>
      <w:bCs/>
    </w:rPr>
  </w:style>
  <w:style w:type="paragraph" w:customStyle="1" w:styleId="TableContents">
    <w:name w:val="Table Contents"/>
    <w:link w:val="TableContentsChar"/>
    <w:qFormat/>
    <w:rsid w:val="00072B70"/>
    <w:pPr>
      <w:spacing w:after="0" w:line="240" w:lineRule="auto"/>
    </w:pPr>
    <w:rPr>
      <w:rFonts w:ascii="Calibri" w:eastAsia="Malgun Gothic" w:hAnsi="Calibri" w:cs="Times New Roman"/>
      <w:kern w:val="2"/>
      <w:sz w:val="24"/>
      <w:szCs w:val="24"/>
      <w:lang w:val="en-GB" w:eastAsia="ko-KR"/>
    </w:rPr>
  </w:style>
  <w:style w:type="character" w:customStyle="1" w:styleId="TableContentsChar">
    <w:name w:val="Table Contents Char"/>
    <w:link w:val="TableContents"/>
    <w:rsid w:val="00072B70"/>
    <w:rPr>
      <w:rFonts w:ascii="Calibri" w:eastAsia="Malgun Gothic" w:hAnsi="Calibri" w:cs="Times New Roman"/>
      <w:kern w:val="2"/>
      <w:sz w:val="24"/>
      <w:szCs w:val="24"/>
      <w:lang w:val="en-GB" w:eastAsia="ko-KR"/>
    </w:rPr>
  </w:style>
  <w:style w:type="paragraph" w:styleId="ListParagraph">
    <w:name w:val="List Paragraph"/>
    <w:basedOn w:val="Normal"/>
    <w:uiPriority w:val="34"/>
    <w:qFormat/>
    <w:rsid w:val="00072B70"/>
    <w:pPr>
      <w:widowControl w:val="0"/>
      <w:wordWrap w:val="0"/>
      <w:autoSpaceDE w:val="0"/>
      <w:autoSpaceDN w:val="0"/>
      <w:ind w:leftChars="400" w:left="800"/>
      <w:jc w:val="both"/>
    </w:pPr>
    <w:rPr>
      <w:rFonts w:ascii="Calibri" w:eastAsia="Times New Roman" w:hAnsi="Calibri"/>
      <w:kern w:val="2"/>
      <w:sz w:val="20"/>
      <w:szCs w:val="22"/>
      <w:lang w:eastAsia="ko-KR"/>
    </w:rPr>
  </w:style>
  <w:style w:type="paragraph" w:styleId="BalloonText">
    <w:name w:val="Balloon Text"/>
    <w:basedOn w:val="Normal"/>
    <w:link w:val="BalloonTextChar"/>
    <w:uiPriority w:val="99"/>
    <w:semiHidden/>
    <w:unhideWhenUsed/>
    <w:rsid w:val="00072B70"/>
    <w:rPr>
      <w:rFonts w:ascii="Tahoma" w:hAnsi="Tahoma" w:cs="Tahoma"/>
      <w:sz w:val="16"/>
      <w:szCs w:val="16"/>
    </w:rPr>
  </w:style>
  <w:style w:type="character" w:customStyle="1" w:styleId="BalloonTextChar">
    <w:name w:val="Balloon Text Char"/>
    <w:basedOn w:val="DefaultParagraphFont"/>
    <w:link w:val="BalloonText"/>
    <w:uiPriority w:val="99"/>
    <w:semiHidden/>
    <w:rsid w:val="00072B70"/>
    <w:rPr>
      <w:rFonts w:ascii="Tahoma" w:eastAsia="Malgun Gothic" w:hAnsi="Tahoma" w:cs="Tahoma"/>
      <w:sz w:val="16"/>
      <w:szCs w:val="16"/>
    </w:rPr>
  </w:style>
  <w:style w:type="character" w:styleId="CommentReference">
    <w:name w:val="annotation reference"/>
    <w:basedOn w:val="DefaultParagraphFont"/>
    <w:uiPriority w:val="99"/>
    <w:semiHidden/>
    <w:unhideWhenUsed/>
    <w:rsid w:val="004C422A"/>
    <w:rPr>
      <w:sz w:val="16"/>
      <w:szCs w:val="16"/>
    </w:rPr>
  </w:style>
  <w:style w:type="paragraph" w:styleId="CommentText">
    <w:name w:val="annotation text"/>
    <w:basedOn w:val="Normal"/>
    <w:link w:val="CommentTextChar"/>
    <w:uiPriority w:val="99"/>
    <w:unhideWhenUsed/>
    <w:rsid w:val="004C422A"/>
    <w:rPr>
      <w:sz w:val="20"/>
      <w:szCs w:val="20"/>
    </w:rPr>
  </w:style>
  <w:style w:type="character" w:customStyle="1" w:styleId="CommentTextChar">
    <w:name w:val="Comment Text Char"/>
    <w:basedOn w:val="DefaultParagraphFont"/>
    <w:link w:val="CommentText"/>
    <w:uiPriority w:val="99"/>
    <w:rsid w:val="004C422A"/>
    <w:rPr>
      <w:rFonts w:ascii="Times New Roman" w:eastAsia="Malgun Gothic"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C422A"/>
    <w:rPr>
      <w:b/>
      <w:bCs/>
    </w:rPr>
  </w:style>
  <w:style w:type="character" w:customStyle="1" w:styleId="CommentSubjectChar">
    <w:name w:val="Comment Subject Char"/>
    <w:basedOn w:val="CommentTextChar"/>
    <w:link w:val="CommentSubject"/>
    <w:uiPriority w:val="99"/>
    <w:semiHidden/>
    <w:rsid w:val="004C422A"/>
    <w:rPr>
      <w:rFonts w:ascii="Times New Roman" w:eastAsia="Malgun Gothic"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commentsExtended" Target="commentsExtended.xml"/><Relationship Id="rId17" Type="http://schemas.microsoft.com/office/2016/09/relationships/commentsIds" Target="commentsIds.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683</Words>
  <Characters>3899</Characters>
  <Application>Microsoft Office Word</Application>
  <DocSecurity>0</DocSecurity>
  <Lines>32</Lines>
  <Paragraphs>9</Paragraphs>
  <ScaleCrop>false</ScaleCrop>
  <Company/>
  <LinksUpToDate>false</LinksUpToDate>
  <CharactersWithSpaces>4573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dc:creator>
  <cp:lastModifiedBy>HP</cp:lastModifiedBy>
  <cp:revision>2</cp:revision>
  <cp:lastPrinted>2024-03-17T22:23:00Z</cp:lastPrinted>
  <dcterms:created xsi:type="dcterms:W3CDTF">2024-03-18T03:20:00Z</dcterms:created>
  <dcterms:modified xsi:type="dcterms:W3CDTF">2024-03-18T03:20:00Z</dcterms:modified>
</cp:coreProperties>
</file>